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36431F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6431F">
              <w:rPr>
                <w:b/>
                <w:sz w:val="28"/>
                <w:szCs w:val="28"/>
              </w:rPr>
              <w:t>306I_186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05E92" w:rsidP="006F4C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05E92">
              <w:rPr>
                <w:b/>
                <w:sz w:val="26"/>
                <w:szCs w:val="26"/>
              </w:rPr>
              <w:t>20</w:t>
            </w:r>
            <w:r w:rsidR="006F4CB7">
              <w:rPr>
                <w:b/>
                <w:sz w:val="26"/>
                <w:szCs w:val="26"/>
              </w:rPr>
              <w:t>68448</w:t>
            </w:r>
          </w:p>
        </w:tc>
      </w:tr>
    </w:tbl>
    <w:tbl>
      <w:tblPr>
        <w:tblW w:w="10539" w:type="dxa"/>
        <w:tblInd w:w="93" w:type="dxa"/>
        <w:tblLook w:val="04A0" w:firstRow="1" w:lastRow="0" w:firstColumn="1" w:lastColumn="0" w:noHBand="0" w:noVBand="1"/>
      </w:tblPr>
      <w:tblGrid>
        <w:gridCol w:w="10539"/>
      </w:tblGrid>
      <w:tr w:rsidR="00B601C2" w:rsidRPr="00FA3C2E" w:rsidTr="008F6664">
        <w:trPr>
          <w:trHeight w:val="360"/>
        </w:trPr>
        <w:tc>
          <w:tcPr>
            <w:tcW w:w="10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01C2" w:rsidRPr="00FA3C2E" w:rsidRDefault="00B601C2" w:rsidP="002350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 xml:space="preserve">     </w:t>
            </w:r>
            <w:r w:rsidR="008F6664">
              <w:rPr>
                <w:color w:val="000000"/>
                <w:sz w:val="26"/>
                <w:szCs w:val="26"/>
              </w:rPr>
              <w:t xml:space="preserve">                                                                              </w:t>
            </w:r>
            <w:r w:rsidRPr="00FA3C2E">
              <w:rPr>
                <w:color w:val="000000"/>
                <w:sz w:val="26"/>
                <w:szCs w:val="26"/>
              </w:rPr>
              <w:t xml:space="preserve">Первый заместитель директора – </w:t>
            </w:r>
          </w:p>
        </w:tc>
      </w:tr>
      <w:tr w:rsidR="00B601C2" w:rsidRPr="00FA3C2E" w:rsidTr="008F6664">
        <w:trPr>
          <w:trHeight w:val="345"/>
        </w:trPr>
        <w:tc>
          <w:tcPr>
            <w:tcW w:w="10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01C2" w:rsidRDefault="00B601C2" w:rsidP="00235031">
            <w:pPr>
              <w:ind w:firstLine="575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="008F6664" w:rsidRPr="008F5150">
              <w:rPr>
                <w:color w:val="000000"/>
                <w:sz w:val="26"/>
                <w:szCs w:val="26"/>
              </w:rPr>
              <w:t xml:space="preserve"> </w:t>
            </w:r>
            <w:r w:rsidRPr="00FA3C2E">
              <w:rPr>
                <w:color w:val="000000"/>
                <w:sz w:val="26"/>
                <w:szCs w:val="26"/>
              </w:rPr>
              <w:t xml:space="preserve">главный инженер филиала </w:t>
            </w:r>
            <w:r w:rsidR="008F5150">
              <w:rPr>
                <w:color w:val="000000"/>
                <w:sz w:val="26"/>
                <w:szCs w:val="26"/>
              </w:rPr>
              <w:t>«</w:t>
            </w:r>
            <w:r w:rsidRPr="00FA3C2E">
              <w:rPr>
                <w:color w:val="000000"/>
                <w:sz w:val="26"/>
                <w:szCs w:val="26"/>
              </w:rPr>
              <w:t xml:space="preserve">МРСК </w:t>
            </w:r>
          </w:p>
          <w:p w:rsidR="00B601C2" w:rsidRPr="00FA3C2E" w:rsidRDefault="00B601C2" w:rsidP="008F5150">
            <w:pPr>
              <w:ind w:firstLine="5753"/>
              <w:rPr>
                <w:color w:val="000000"/>
                <w:sz w:val="26"/>
                <w:szCs w:val="26"/>
              </w:rPr>
            </w:pPr>
            <w:r w:rsidRPr="008F5150">
              <w:rPr>
                <w:color w:val="000000"/>
                <w:sz w:val="26"/>
                <w:szCs w:val="26"/>
              </w:rPr>
              <w:t xml:space="preserve">  </w:t>
            </w:r>
            <w:r w:rsidRPr="00FA3C2E">
              <w:rPr>
                <w:color w:val="000000"/>
                <w:sz w:val="26"/>
                <w:szCs w:val="26"/>
              </w:rPr>
              <w:t>Центра</w:t>
            </w:r>
            <w:r w:rsidR="008F5150">
              <w:rPr>
                <w:color w:val="000000"/>
                <w:sz w:val="26"/>
                <w:szCs w:val="26"/>
              </w:rPr>
              <w:t>»</w:t>
            </w:r>
            <w:r w:rsidRPr="00FA3C2E">
              <w:rPr>
                <w:color w:val="000000"/>
                <w:sz w:val="26"/>
                <w:szCs w:val="26"/>
              </w:rPr>
              <w:t xml:space="preserve"> – </w:t>
            </w:r>
            <w:r w:rsidR="008F5150">
              <w:rPr>
                <w:color w:val="000000"/>
                <w:sz w:val="26"/>
                <w:szCs w:val="26"/>
              </w:rPr>
              <w:t>«</w:t>
            </w:r>
            <w:r w:rsidRPr="00FA3C2E">
              <w:rPr>
                <w:color w:val="000000"/>
                <w:sz w:val="26"/>
                <w:szCs w:val="26"/>
              </w:rPr>
              <w:t>Смоленскэнерго</w:t>
            </w:r>
            <w:r w:rsidR="008F5150">
              <w:rPr>
                <w:color w:val="000000"/>
                <w:sz w:val="26"/>
                <w:szCs w:val="26"/>
              </w:rPr>
              <w:t>»</w:t>
            </w:r>
          </w:p>
        </w:tc>
      </w:tr>
      <w:tr w:rsidR="00B601C2" w:rsidTr="008F6664">
        <w:trPr>
          <w:trHeight w:val="345"/>
        </w:trPr>
        <w:tc>
          <w:tcPr>
            <w:tcW w:w="10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01C2" w:rsidRDefault="00B601C2" w:rsidP="00235031">
            <w:pPr>
              <w:ind w:firstLine="5753"/>
              <w:rPr>
                <w:color w:val="000000"/>
                <w:sz w:val="26"/>
                <w:szCs w:val="26"/>
              </w:rPr>
            </w:pPr>
            <w:r w:rsidRPr="008F5150">
              <w:rPr>
                <w:color w:val="000000"/>
                <w:sz w:val="26"/>
                <w:szCs w:val="26"/>
              </w:rPr>
              <w:t xml:space="preserve">    </w:t>
            </w:r>
            <w:r w:rsidRPr="00FA3C2E">
              <w:rPr>
                <w:color w:val="000000"/>
                <w:sz w:val="26"/>
                <w:szCs w:val="26"/>
              </w:rPr>
              <w:t>________________ / В.В. Мордыкин</w:t>
            </w:r>
          </w:p>
        </w:tc>
      </w:tr>
    </w:tbl>
    <w:p w:rsidR="00B601C2" w:rsidRPr="00F80968" w:rsidRDefault="00B601C2" w:rsidP="00B601C2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F80968">
        <w:rPr>
          <w:b w:val="0"/>
          <w:sz w:val="26"/>
          <w:szCs w:val="26"/>
        </w:rPr>
        <w:t>“_</w:t>
      </w:r>
      <w:r w:rsidRPr="00AA5853">
        <w:rPr>
          <w:b w:val="0"/>
          <w:sz w:val="26"/>
          <w:szCs w:val="26"/>
        </w:rPr>
        <w:t>___</w:t>
      </w:r>
      <w:r w:rsidRPr="00F80968">
        <w:rPr>
          <w:b w:val="0"/>
          <w:sz w:val="26"/>
          <w:szCs w:val="26"/>
        </w:rPr>
        <w:t>” ____</w:t>
      </w:r>
      <w:r>
        <w:rPr>
          <w:b w:val="0"/>
          <w:sz w:val="26"/>
          <w:szCs w:val="26"/>
        </w:rPr>
        <w:t>_____</w:t>
      </w:r>
      <w:r w:rsidRPr="00F80968">
        <w:rPr>
          <w:b w:val="0"/>
          <w:sz w:val="26"/>
          <w:szCs w:val="26"/>
        </w:rPr>
        <w:t xml:space="preserve"> 20</w:t>
      </w:r>
      <w:r>
        <w:rPr>
          <w:b w:val="0"/>
          <w:sz w:val="26"/>
          <w:szCs w:val="26"/>
        </w:rPr>
        <w:t>___</w:t>
      </w:r>
      <w:r w:rsidRPr="00F80968">
        <w:rPr>
          <w:b w:val="0"/>
          <w:sz w:val="26"/>
          <w:szCs w:val="26"/>
        </w:rPr>
        <w:t xml:space="preserve"> г.</w:t>
      </w: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2B6B51" w:rsidRDefault="004F6968" w:rsidP="00773399">
      <w:pPr>
        <w:ind w:firstLine="0"/>
        <w:jc w:val="center"/>
        <w:rPr>
          <w:b/>
          <w:sz w:val="28"/>
          <w:szCs w:val="28"/>
        </w:rPr>
      </w:pPr>
      <w:r w:rsidRPr="002B6B51">
        <w:rPr>
          <w:b/>
          <w:sz w:val="28"/>
          <w:szCs w:val="28"/>
        </w:rPr>
        <w:t xml:space="preserve">на </w:t>
      </w:r>
      <w:r w:rsidR="00612811" w:rsidRPr="002B6B51">
        <w:rPr>
          <w:b/>
          <w:sz w:val="28"/>
          <w:szCs w:val="28"/>
        </w:rPr>
        <w:t xml:space="preserve">поставку </w:t>
      </w:r>
      <w:r w:rsidR="008B31ED" w:rsidRPr="002B6B51">
        <w:rPr>
          <w:b/>
          <w:sz w:val="28"/>
          <w:szCs w:val="28"/>
        </w:rPr>
        <w:t>запасных частей к выключателям</w:t>
      </w:r>
      <w:r w:rsidR="005A653B" w:rsidRPr="002B6B51">
        <w:rPr>
          <w:b/>
          <w:sz w:val="28"/>
          <w:szCs w:val="28"/>
        </w:rPr>
        <w:t xml:space="preserve"> </w:t>
      </w:r>
      <w:r w:rsidR="00774138" w:rsidRPr="002B6B51">
        <w:rPr>
          <w:b/>
          <w:sz w:val="28"/>
          <w:szCs w:val="28"/>
        </w:rPr>
        <w:t>(</w:t>
      </w:r>
      <w:r w:rsidR="006F4CB7" w:rsidRPr="002B6B51">
        <w:rPr>
          <w:b/>
          <w:sz w:val="28"/>
          <w:szCs w:val="28"/>
        </w:rPr>
        <w:t>Покрышка ПВМо-110</w:t>
      </w:r>
      <w:r w:rsidR="00B348D5" w:rsidRPr="002B6B51">
        <w:rPr>
          <w:b/>
          <w:sz w:val="28"/>
          <w:szCs w:val="28"/>
        </w:rPr>
        <w:t xml:space="preserve"> </w:t>
      </w:r>
      <w:r w:rsidR="006F4CB7" w:rsidRPr="002B6B51">
        <w:rPr>
          <w:b/>
          <w:sz w:val="28"/>
          <w:szCs w:val="28"/>
        </w:rPr>
        <w:t>ВМ ВМТ</w:t>
      </w:r>
      <w:r w:rsidR="00805E92" w:rsidRPr="002B6B51">
        <w:rPr>
          <w:b/>
          <w:sz w:val="28"/>
          <w:szCs w:val="28"/>
        </w:rPr>
        <w:t xml:space="preserve">). </w:t>
      </w:r>
      <w:r w:rsidR="009C0389" w:rsidRPr="002B6B51">
        <w:rPr>
          <w:b/>
          <w:sz w:val="28"/>
          <w:szCs w:val="28"/>
        </w:rPr>
        <w:t xml:space="preserve">Лот № </w:t>
      </w:r>
      <w:r w:rsidR="005A7C91" w:rsidRPr="002B6B51">
        <w:rPr>
          <w:b/>
          <w:sz w:val="28"/>
          <w:szCs w:val="28"/>
          <w:u w:val="single"/>
        </w:rPr>
        <w:t>306</w:t>
      </w:r>
      <w:r w:rsidR="00473E52" w:rsidRPr="002B6B51">
        <w:rPr>
          <w:b/>
          <w:sz w:val="28"/>
          <w:szCs w:val="28"/>
          <w:u w:val="single"/>
          <w:lang w:val="en-US"/>
        </w:rPr>
        <w:t>I</w:t>
      </w:r>
    </w:p>
    <w:p w:rsidR="00612811" w:rsidRPr="002B6B5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2B6B51" w:rsidRDefault="000C691B" w:rsidP="00BD1B0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B6B51">
        <w:rPr>
          <w:b/>
          <w:bCs/>
          <w:sz w:val="26"/>
          <w:szCs w:val="26"/>
        </w:rPr>
        <w:t>Т</w:t>
      </w:r>
      <w:r w:rsidR="00612811" w:rsidRPr="002B6B51">
        <w:rPr>
          <w:b/>
          <w:bCs/>
          <w:sz w:val="26"/>
          <w:szCs w:val="26"/>
        </w:rPr>
        <w:t xml:space="preserve">ребования к </w:t>
      </w:r>
      <w:r w:rsidR="000D4FD2" w:rsidRPr="002B6B51">
        <w:rPr>
          <w:b/>
          <w:bCs/>
          <w:sz w:val="26"/>
          <w:szCs w:val="26"/>
        </w:rPr>
        <w:t>продукции</w:t>
      </w:r>
      <w:r w:rsidR="00612811" w:rsidRPr="002B6B51">
        <w:rPr>
          <w:b/>
          <w:bCs/>
          <w:sz w:val="26"/>
          <w:szCs w:val="26"/>
        </w:rPr>
        <w:t>.</w:t>
      </w:r>
    </w:p>
    <w:p w:rsidR="00E06B03" w:rsidRPr="002B6B51" w:rsidRDefault="00E06B03" w:rsidP="00EF0E3A">
      <w:pPr>
        <w:pStyle w:val="ad"/>
        <w:numPr>
          <w:ilvl w:val="1"/>
          <w:numId w:val="3"/>
        </w:numPr>
        <w:tabs>
          <w:tab w:val="left" w:pos="284"/>
        </w:tabs>
        <w:ind w:left="0" w:firstLine="710"/>
        <w:rPr>
          <w:sz w:val="24"/>
          <w:szCs w:val="24"/>
        </w:rPr>
      </w:pPr>
      <w:r w:rsidRPr="002B6B51">
        <w:rPr>
          <w:sz w:val="24"/>
          <w:szCs w:val="24"/>
        </w:rPr>
        <w:t xml:space="preserve">Технические требования и </w:t>
      </w:r>
      <w:proofErr w:type="gramStart"/>
      <w:r w:rsidRPr="002B6B51">
        <w:rPr>
          <w:sz w:val="24"/>
          <w:szCs w:val="24"/>
        </w:rPr>
        <w:t xml:space="preserve">характеристики  </w:t>
      </w:r>
      <w:r w:rsidR="00A65198" w:rsidRPr="002B6B51">
        <w:rPr>
          <w:sz w:val="24"/>
          <w:szCs w:val="24"/>
        </w:rPr>
        <w:t>покрышки</w:t>
      </w:r>
      <w:proofErr w:type="gramEnd"/>
      <w:r w:rsidRPr="002B6B51">
        <w:rPr>
          <w:sz w:val="24"/>
          <w:szCs w:val="24"/>
        </w:rPr>
        <w:t xml:space="preserve"> должны </w:t>
      </w:r>
      <w:r w:rsidR="003101E0" w:rsidRPr="002B6B51">
        <w:rPr>
          <w:sz w:val="24"/>
          <w:szCs w:val="24"/>
        </w:rPr>
        <w:t>соответствовать требованиям</w:t>
      </w:r>
      <w:r w:rsidRPr="002B6B51">
        <w:rPr>
          <w:sz w:val="24"/>
          <w:szCs w:val="24"/>
        </w:rPr>
        <w:t xml:space="preserve"> настоящего стандарта по рабочим чертежам, утвержденным в установленном порядке и приведенных в таблице:</w:t>
      </w:r>
    </w:p>
    <w:p w:rsidR="00EF0E3A" w:rsidRPr="002B6B51" w:rsidRDefault="00EF0E3A" w:rsidP="00EF0E3A">
      <w:pPr>
        <w:pStyle w:val="ad"/>
        <w:tabs>
          <w:tab w:val="left" w:pos="284"/>
        </w:tabs>
        <w:ind w:left="1070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495"/>
        <w:gridCol w:w="5850"/>
      </w:tblGrid>
      <w:tr w:rsidR="002B6B51" w:rsidRPr="002B6B51" w:rsidTr="00440BC7">
        <w:tc>
          <w:tcPr>
            <w:tcW w:w="3652" w:type="dxa"/>
          </w:tcPr>
          <w:p w:rsidR="00440BC7" w:rsidRPr="002B6B51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B6B5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2B6B51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B6B51">
              <w:rPr>
                <w:sz w:val="24"/>
                <w:szCs w:val="24"/>
              </w:rPr>
              <w:t>Обозначение</w:t>
            </w:r>
          </w:p>
        </w:tc>
      </w:tr>
      <w:tr w:rsidR="002B6B51" w:rsidRPr="002B6B51" w:rsidTr="000F3C22">
        <w:tc>
          <w:tcPr>
            <w:tcW w:w="3652" w:type="dxa"/>
            <w:vAlign w:val="center"/>
          </w:tcPr>
          <w:p w:rsidR="00440BC7" w:rsidRPr="002B6B51" w:rsidRDefault="00BF7AA8" w:rsidP="00962A1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proofErr w:type="gramStart"/>
            <w:r w:rsidRPr="002B6B51">
              <w:rPr>
                <w:sz w:val="24"/>
                <w:szCs w:val="24"/>
              </w:rPr>
              <w:t>П</w:t>
            </w:r>
            <w:r w:rsidR="00962A15" w:rsidRPr="002B6B51">
              <w:rPr>
                <w:sz w:val="24"/>
                <w:szCs w:val="24"/>
              </w:rPr>
              <w:t>окрышка  для</w:t>
            </w:r>
            <w:proofErr w:type="gramEnd"/>
            <w:r w:rsidR="00962A15" w:rsidRPr="002B6B51">
              <w:rPr>
                <w:sz w:val="24"/>
                <w:szCs w:val="24"/>
              </w:rPr>
              <w:t xml:space="preserve"> выключателя </w:t>
            </w:r>
          </w:p>
        </w:tc>
        <w:tc>
          <w:tcPr>
            <w:tcW w:w="6252" w:type="dxa"/>
            <w:vAlign w:val="center"/>
          </w:tcPr>
          <w:p w:rsidR="00440BC7" w:rsidRPr="002B6B51" w:rsidRDefault="006F4CB7" w:rsidP="00B348D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2B6B51">
              <w:rPr>
                <w:sz w:val="24"/>
                <w:szCs w:val="24"/>
              </w:rPr>
              <w:t>ПВМо-110</w:t>
            </w:r>
            <w:r w:rsidR="00B348D5" w:rsidRPr="002B6B51">
              <w:rPr>
                <w:sz w:val="24"/>
                <w:szCs w:val="24"/>
              </w:rPr>
              <w:t xml:space="preserve"> </w:t>
            </w:r>
          </w:p>
        </w:tc>
      </w:tr>
      <w:tr w:rsidR="002B6B51" w:rsidRPr="002B6B51" w:rsidTr="000F3C22">
        <w:tc>
          <w:tcPr>
            <w:tcW w:w="3652" w:type="dxa"/>
            <w:vAlign w:val="center"/>
          </w:tcPr>
          <w:p w:rsidR="00962A15" w:rsidRPr="002B6B51" w:rsidRDefault="00962A15" w:rsidP="00962A1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2B6B51"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962A15" w:rsidRPr="002B6B51" w:rsidRDefault="00962A15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2B6B51">
              <w:rPr>
                <w:sz w:val="24"/>
                <w:szCs w:val="24"/>
              </w:rPr>
              <w:t>ВМТ-110 кВ</w:t>
            </w:r>
          </w:p>
        </w:tc>
      </w:tr>
      <w:tr w:rsidR="00BF7AA8" w:rsidRPr="002B6B51" w:rsidTr="000F3C22">
        <w:tc>
          <w:tcPr>
            <w:tcW w:w="3652" w:type="dxa"/>
            <w:vAlign w:val="center"/>
          </w:tcPr>
          <w:p w:rsidR="00BF7AA8" w:rsidRPr="002B6B51" w:rsidRDefault="00BF7AA8" w:rsidP="00962A1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2B6B51">
              <w:rPr>
                <w:sz w:val="24"/>
                <w:szCs w:val="24"/>
              </w:rPr>
              <w:t>Материал</w:t>
            </w:r>
          </w:p>
        </w:tc>
        <w:tc>
          <w:tcPr>
            <w:tcW w:w="6252" w:type="dxa"/>
            <w:vAlign w:val="center"/>
          </w:tcPr>
          <w:p w:rsidR="00BF7AA8" w:rsidRPr="002B6B51" w:rsidRDefault="00BF7AA8" w:rsidP="00BF7AA8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2B6B51">
              <w:rPr>
                <w:sz w:val="24"/>
                <w:szCs w:val="24"/>
              </w:rPr>
              <w:t>Фарфор</w:t>
            </w:r>
          </w:p>
        </w:tc>
      </w:tr>
    </w:tbl>
    <w:p w:rsidR="008D713B" w:rsidRPr="002B6B51" w:rsidRDefault="008D713B" w:rsidP="00962A15">
      <w:pPr>
        <w:pStyle w:val="ad"/>
        <w:tabs>
          <w:tab w:val="left" w:pos="0"/>
        </w:tabs>
        <w:ind w:left="0" w:firstLine="33"/>
        <w:jc w:val="center"/>
        <w:rPr>
          <w:sz w:val="24"/>
          <w:szCs w:val="24"/>
        </w:rPr>
      </w:pPr>
    </w:p>
    <w:p w:rsidR="006F4CB7" w:rsidRPr="002B6B51" w:rsidRDefault="00612811" w:rsidP="00BD1B0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2B6B51">
        <w:rPr>
          <w:b/>
          <w:bCs/>
          <w:sz w:val="26"/>
          <w:szCs w:val="26"/>
        </w:rPr>
        <w:t xml:space="preserve"> </w:t>
      </w:r>
      <w:r w:rsidR="006F4CB7" w:rsidRPr="002B6B51">
        <w:rPr>
          <w:b/>
          <w:bCs/>
          <w:sz w:val="26"/>
          <w:szCs w:val="26"/>
        </w:rPr>
        <w:t>Общие требования.</w:t>
      </w:r>
    </w:p>
    <w:p w:rsidR="006F4CB7" w:rsidRPr="002B6B51" w:rsidRDefault="006F4CB7" w:rsidP="00BD1B07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2B6B51">
        <w:rPr>
          <w:sz w:val="24"/>
          <w:szCs w:val="24"/>
        </w:rPr>
        <w:t xml:space="preserve">К поставке допускаются </w:t>
      </w:r>
      <w:r w:rsidR="00A65198" w:rsidRPr="002B6B51">
        <w:rPr>
          <w:sz w:val="24"/>
          <w:szCs w:val="24"/>
        </w:rPr>
        <w:t>покрышки</w:t>
      </w:r>
      <w:r w:rsidRPr="002B6B51">
        <w:rPr>
          <w:sz w:val="24"/>
          <w:szCs w:val="24"/>
        </w:rPr>
        <w:t>, отвечающие следующим требованиям:</w:t>
      </w:r>
    </w:p>
    <w:p w:rsidR="006F4CB7" w:rsidRPr="002B6B51" w:rsidRDefault="006F4CB7" w:rsidP="006F4CB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2B6B51">
        <w:rPr>
          <w:sz w:val="24"/>
          <w:szCs w:val="24"/>
        </w:rPr>
        <w:t>- продукция должна быть новой, ранее не использованной;</w:t>
      </w:r>
    </w:p>
    <w:p w:rsidR="006F4CB7" w:rsidRPr="002B6B51" w:rsidRDefault="006F4CB7" w:rsidP="00BD1B0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6F4CB7" w:rsidRPr="002B6B51" w:rsidRDefault="006F4CB7" w:rsidP="00BD1B0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proofErr w:type="gramStart"/>
      <w:r w:rsidR="00A65198" w:rsidRPr="002B6B51">
        <w:rPr>
          <w:sz w:val="24"/>
          <w:szCs w:val="24"/>
        </w:rPr>
        <w:t>покрышки</w:t>
      </w:r>
      <w:r w:rsidRPr="002B6B51">
        <w:rPr>
          <w:sz w:val="24"/>
          <w:szCs w:val="24"/>
        </w:rPr>
        <w:t xml:space="preserve">  для</w:t>
      </w:r>
      <w:proofErr w:type="gramEnd"/>
      <w:r w:rsidRPr="002B6B51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F4CB7" w:rsidRPr="002B6B51" w:rsidRDefault="006F4CB7" w:rsidP="00BD1B0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16FDD" w:rsidRPr="002B6B51" w:rsidRDefault="00916FDD" w:rsidP="00916FD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 w:rsidRPr="002B6B51"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6F4CB7" w:rsidRPr="002B6B51" w:rsidRDefault="006F4CB7" w:rsidP="00BD1B0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6F4CB7" w:rsidRPr="002B6B51" w:rsidRDefault="006F4CB7" w:rsidP="00BD1B0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F4CB7" w:rsidRPr="002B6B51" w:rsidRDefault="00A65198" w:rsidP="00BD1B07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>Покрышки</w:t>
      </w:r>
      <w:r w:rsidR="006F4CB7" w:rsidRPr="002B6B51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6F4CB7" w:rsidRPr="002B6B51" w:rsidRDefault="006F4CB7" w:rsidP="00BD1B07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ГОСТ 15150-69 «Машины, приборы и другие технические </w:t>
      </w:r>
      <w:r w:rsidR="00A65198" w:rsidRPr="002B6B51">
        <w:rPr>
          <w:sz w:val="24"/>
          <w:szCs w:val="24"/>
        </w:rPr>
        <w:t>покрышки</w:t>
      </w:r>
      <w:r w:rsidRPr="002B6B51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F4CB7" w:rsidRPr="002B6B51" w:rsidRDefault="006F4CB7" w:rsidP="00BD1B0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>ГОСТ 15543.1-89 «</w:t>
      </w:r>
      <w:r w:rsidR="00A65198" w:rsidRPr="002B6B51">
        <w:rPr>
          <w:sz w:val="24"/>
          <w:szCs w:val="24"/>
        </w:rPr>
        <w:t>Покрышки</w:t>
      </w:r>
      <w:r w:rsidRPr="002B6B51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:rsidR="006F4CB7" w:rsidRPr="002B6B51" w:rsidRDefault="006F4CB7" w:rsidP="00BD1B07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lastRenderedPageBreak/>
        <w:t>Упаковка, транспортирование, условия и сроки хранения.</w:t>
      </w:r>
    </w:p>
    <w:p w:rsidR="006F4CB7" w:rsidRPr="002B6B51" w:rsidRDefault="006F4CB7" w:rsidP="006F4CB7">
      <w:pPr>
        <w:spacing w:line="276" w:lineRule="auto"/>
        <w:ind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proofErr w:type="gramStart"/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 xml:space="preserve">  должны</w:t>
      </w:r>
      <w:proofErr w:type="gramEnd"/>
      <w:r w:rsidRPr="002B6B51">
        <w:rPr>
          <w:sz w:val="24"/>
          <w:szCs w:val="24"/>
        </w:rPr>
        <w:t xml:space="preserve"> соответствовать требованиям, указанным в технических условиях изготовителя </w:t>
      </w:r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>,  ГОСТ 23216, ГОСТ 14192 – 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F4CB7" w:rsidRPr="002B6B51" w:rsidRDefault="006F4CB7" w:rsidP="006F4C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B51">
        <w:rPr>
          <w:szCs w:val="24"/>
        </w:rPr>
        <w:t xml:space="preserve">Способ укладки и транспортировки </w:t>
      </w:r>
      <w:r w:rsidR="00A65198" w:rsidRPr="002B6B51">
        <w:rPr>
          <w:szCs w:val="24"/>
        </w:rPr>
        <w:t>покрышек</w:t>
      </w:r>
      <w:r w:rsidRPr="002B6B51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F4CB7" w:rsidRPr="002B6B51" w:rsidRDefault="006F4CB7" w:rsidP="006F4C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B51">
        <w:rPr>
          <w:szCs w:val="24"/>
        </w:rPr>
        <w:t xml:space="preserve">Упаковка </w:t>
      </w:r>
      <w:r w:rsidR="00A65198" w:rsidRPr="002B6B51">
        <w:rPr>
          <w:szCs w:val="24"/>
        </w:rPr>
        <w:t>покрышек</w:t>
      </w:r>
      <w:r w:rsidRPr="002B6B51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A65198" w:rsidRPr="002B6B51">
        <w:rPr>
          <w:szCs w:val="24"/>
        </w:rPr>
        <w:t>покрышек</w:t>
      </w:r>
      <w:r w:rsidRPr="002B6B51">
        <w:rPr>
          <w:szCs w:val="24"/>
        </w:rPr>
        <w:t>.</w:t>
      </w:r>
    </w:p>
    <w:p w:rsidR="006F4CB7" w:rsidRPr="002B6B51" w:rsidRDefault="006F4CB7" w:rsidP="00BD1B07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2B6B51">
        <w:rPr>
          <w:szCs w:val="24"/>
        </w:rPr>
        <w:t xml:space="preserve">Каждая партия </w:t>
      </w:r>
      <w:r w:rsidR="00A65198" w:rsidRPr="002B6B51">
        <w:rPr>
          <w:szCs w:val="24"/>
        </w:rPr>
        <w:t>покрышек</w:t>
      </w:r>
      <w:r w:rsidRPr="002B6B51">
        <w:rPr>
          <w:szCs w:val="24"/>
        </w:rPr>
        <w:t xml:space="preserve"> должна подвергаться приемо-сдаточным испытаниям в соответствие с действующими требованиями.</w:t>
      </w:r>
    </w:p>
    <w:p w:rsidR="006F4CB7" w:rsidRPr="002B6B51" w:rsidRDefault="006F4CB7" w:rsidP="006F4C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B51">
        <w:rPr>
          <w:szCs w:val="24"/>
        </w:rPr>
        <w:t xml:space="preserve">2.6. В комплект поставки </w:t>
      </w:r>
      <w:r w:rsidR="00A65198" w:rsidRPr="002B6B51">
        <w:rPr>
          <w:szCs w:val="24"/>
        </w:rPr>
        <w:t>покрышек</w:t>
      </w:r>
      <w:r w:rsidRPr="002B6B51">
        <w:rPr>
          <w:szCs w:val="24"/>
        </w:rPr>
        <w:t xml:space="preserve"> должно входить: </w:t>
      </w:r>
    </w:p>
    <w:p w:rsidR="006F4CB7" w:rsidRPr="002B6B51" w:rsidRDefault="006F4CB7" w:rsidP="006F4C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B51">
        <w:rPr>
          <w:szCs w:val="24"/>
        </w:rPr>
        <w:t xml:space="preserve">- </w:t>
      </w:r>
      <w:r w:rsidR="00A65198" w:rsidRPr="002B6B51">
        <w:rPr>
          <w:szCs w:val="24"/>
        </w:rPr>
        <w:t>покрышки</w:t>
      </w:r>
      <w:r w:rsidRPr="002B6B51">
        <w:rPr>
          <w:szCs w:val="24"/>
        </w:rPr>
        <w:t xml:space="preserve"> конкретного типа;</w:t>
      </w:r>
    </w:p>
    <w:p w:rsidR="006F4CB7" w:rsidRPr="002B6B51" w:rsidRDefault="006F4CB7" w:rsidP="006F4C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B51">
        <w:rPr>
          <w:szCs w:val="24"/>
        </w:rPr>
        <w:t>- паспорт по нормативной документации, утвержденной в установленном порядке;</w:t>
      </w:r>
    </w:p>
    <w:p w:rsidR="006F4CB7" w:rsidRPr="002B6B51" w:rsidRDefault="006F4CB7" w:rsidP="006F4C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B51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6F4CB7" w:rsidRPr="002B6B51" w:rsidRDefault="006F4CB7" w:rsidP="006F4C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B51">
        <w:rPr>
          <w:szCs w:val="24"/>
        </w:rPr>
        <w:t xml:space="preserve">- сертификат соответствия и свидетельство о приемке на поставляемые </w:t>
      </w:r>
      <w:r w:rsidR="00A65198" w:rsidRPr="002B6B51">
        <w:rPr>
          <w:szCs w:val="24"/>
        </w:rPr>
        <w:t>покрышки</w:t>
      </w:r>
      <w:r w:rsidRPr="002B6B51">
        <w:rPr>
          <w:szCs w:val="24"/>
        </w:rPr>
        <w:t>, на русском языке.</w:t>
      </w:r>
    </w:p>
    <w:p w:rsidR="006F4CB7" w:rsidRPr="002B6B51" w:rsidRDefault="006F4CB7" w:rsidP="006F4C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B51">
        <w:rPr>
          <w:szCs w:val="24"/>
        </w:rPr>
        <w:t xml:space="preserve">2.7. Срок изготовления </w:t>
      </w:r>
      <w:r w:rsidR="00A65198" w:rsidRPr="002B6B51">
        <w:rPr>
          <w:szCs w:val="24"/>
        </w:rPr>
        <w:t>покрышек</w:t>
      </w:r>
      <w:r w:rsidRPr="002B6B51">
        <w:rPr>
          <w:szCs w:val="24"/>
        </w:rPr>
        <w:t xml:space="preserve"> должен быть не более полугода от момента поставки.</w:t>
      </w:r>
    </w:p>
    <w:p w:rsidR="006F4CB7" w:rsidRPr="002B6B51" w:rsidRDefault="006F4CB7" w:rsidP="006F4CB7">
      <w:pPr>
        <w:spacing w:line="276" w:lineRule="auto"/>
        <w:rPr>
          <w:sz w:val="24"/>
          <w:szCs w:val="24"/>
        </w:rPr>
      </w:pPr>
    </w:p>
    <w:p w:rsidR="006F4CB7" w:rsidRPr="002B6B51" w:rsidRDefault="006F4CB7" w:rsidP="00BD1B0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B6B51">
        <w:rPr>
          <w:b/>
          <w:bCs/>
          <w:sz w:val="26"/>
          <w:szCs w:val="26"/>
        </w:rPr>
        <w:t>Гарантийные обязательства.</w:t>
      </w:r>
    </w:p>
    <w:p w:rsidR="006F4CB7" w:rsidRPr="002B6B51" w:rsidRDefault="006F4CB7" w:rsidP="006F4CB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Гарантия на поставляемые </w:t>
      </w:r>
      <w:r w:rsidR="00A65198" w:rsidRPr="002B6B51">
        <w:rPr>
          <w:sz w:val="24"/>
          <w:szCs w:val="24"/>
        </w:rPr>
        <w:t>покрышки</w:t>
      </w:r>
      <w:r w:rsidRPr="002B6B51">
        <w:rPr>
          <w:sz w:val="24"/>
          <w:szCs w:val="24"/>
        </w:rPr>
        <w:t xml:space="preserve"> должна распространяться не менее чем на 36 месяцев. Время начала исчисления гарантийного срока – с момента их ввода в эксплуатацию. Поставщик должен за свой </w:t>
      </w:r>
      <w:proofErr w:type="gramStart"/>
      <w:r w:rsidRPr="002B6B51">
        <w:rPr>
          <w:sz w:val="24"/>
          <w:szCs w:val="24"/>
        </w:rPr>
        <w:t>счет  и</w:t>
      </w:r>
      <w:proofErr w:type="gramEnd"/>
      <w:r w:rsidRPr="002B6B51">
        <w:rPr>
          <w:sz w:val="24"/>
          <w:szCs w:val="24"/>
        </w:rPr>
        <w:t xml:space="preserve">  сроки, согласованные с Покупателем, устранять любые дефекты, выявленные в период гарантийного срока. В случае выхода </w:t>
      </w:r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F4CB7" w:rsidRPr="002B6B51" w:rsidRDefault="006F4CB7" w:rsidP="006F4CB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F4CB7" w:rsidRPr="002B6B51" w:rsidRDefault="006F4CB7" w:rsidP="00BD1B0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2B6B51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F4CB7" w:rsidRPr="002B6B51" w:rsidRDefault="00A65198" w:rsidP="006F4CB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>Покрышки</w:t>
      </w:r>
      <w:r w:rsidR="006F4CB7" w:rsidRPr="002B6B51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службы.</w:t>
      </w:r>
    </w:p>
    <w:p w:rsidR="00530694" w:rsidRPr="002B6B51" w:rsidRDefault="00530694" w:rsidP="00530694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F4CB7" w:rsidRPr="002B6B51" w:rsidRDefault="006F4CB7" w:rsidP="00BD1B0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B6B51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F4CB7" w:rsidRPr="002B6B51" w:rsidRDefault="006F4CB7" w:rsidP="006F4CB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Маркировка </w:t>
      </w:r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A65198" w:rsidRPr="002B6B51">
        <w:rPr>
          <w:sz w:val="24"/>
          <w:szCs w:val="24"/>
        </w:rPr>
        <w:t>покрышки</w:t>
      </w:r>
      <w:r w:rsidRPr="002B6B51">
        <w:rPr>
          <w:sz w:val="24"/>
          <w:szCs w:val="24"/>
        </w:rPr>
        <w:t xml:space="preserve"> конкретных типов.</w:t>
      </w:r>
    </w:p>
    <w:p w:rsidR="006F4CB7" w:rsidRPr="002B6B51" w:rsidRDefault="006F4CB7" w:rsidP="006F4CB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Маркировка </w:t>
      </w:r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 xml:space="preserve"> производится непосредственно на изделии.</w:t>
      </w:r>
    </w:p>
    <w:p w:rsidR="00530694" w:rsidRPr="002B6B51" w:rsidRDefault="006F4CB7" w:rsidP="0053069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Маркировка </w:t>
      </w:r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 xml:space="preserve"> в режимах и условиях, установленных соответствующими и стандартами или техническими условиями на </w:t>
      </w:r>
      <w:r w:rsidR="00A65198" w:rsidRPr="002B6B51">
        <w:rPr>
          <w:sz w:val="24"/>
          <w:szCs w:val="24"/>
        </w:rPr>
        <w:t>покрышки</w:t>
      </w:r>
      <w:r w:rsidRPr="002B6B51">
        <w:rPr>
          <w:sz w:val="24"/>
          <w:szCs w:val="24"/>
        </w:rPr>
        <w:t xml:space="preserve"> конкретных серий и типов.</w:t>
      </w:r>
      <w:r w:rsidR="00530694" w:rsidRPr="002B6B51">
        <w:rPr>
          <w:sz w:val="24"/>
          <w:szCs w:val="24"/>
        </w:rPr>
        <w:t xml:space="preserve"> </w:t>
      </w:r>
    </w:p>
    <w:p w:rsidR="006F4CB7" w:rsidRPr="002B6B51" w:rsidRDefault="006F4CB7" w:rsidP="0053069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 xml:space="preserve">По всем видам </w:t>
      </w:r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 w:rsidRPr="002B6B51">
        <w:rPr>
          <w:sz w:val="24"/>
          <w:szCs w:val="24"/>
        </w:rPr>
        <w:lastRenderedPageBreak/>
        <w:t>90, ГОСТ 34.201–89, ГОСТ 27300-87, ГОСТ 2.601-20</w:t>
      </w:r>
      <w:r w:rsidR="008F5150" w:rsidRPr="002B6B51">
        <w:rPr>
          <w:sz w:val="24"/>
          <w:szCs w:val="24"/>
        </w:rPr>
        <w:t>19</w:t>
      </w:r>
      <w:r w:rsidRPr="002B6B51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A65198" w:rsidRPr="002B6B51">
        <w:rPr>
          <w:sz w:val="24"/>
          <w:szCs w:val="24"/>
        </w:rPr>
        <w:t>покрышек</w:t>
      </w:r>
      <w:r w:rsidRPr="002B6B51">
        <w:rPr>
          <w:sz w:val="24"/>
          <w:szCs w:val="24"/>
        </w:rPr>
        <w:t xml:space="preserve">. </w:t>
      </w:r>
    </w:p>
    <w:p w:rsidR="006F4CB7" w:rsidRPr="002B6B51" w:rsidRDefault="006F4CB7" w:rsidP="006F4CB7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F4CB7" w:rsidRPr="002B6B51" w:rsidRDefault="006F4CB7" w:rsidP="00BD1B0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2B6B51">
        <w:rPr>
          <w:b/>
          <w:bCs/>
          <w:sz w:val="26"/>
          <w:szCs w:val="26"/>
        </w:rPr>
        <w:t>Правила приемки продукции.</w:t>
      </w:r>
    </w:p>
    <w:p w:rsidR="006F4CB7" w:rsidRPr="002B6B51" w:rsidRDefault="006F4CB7" w:rsidP="006F4CB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B51">
        <w:rPr>
          <w:szCs w:val="24"/>
        </w:rPr>
        <w:t xml:space="preserve">Каждая партия </w:t>
      </w:r>
      <w:r w:rsidR="00A65198" w:rsidRPr="002B6B51">
        <w:rPr>
          <w:szCs w:val="24"/>
        </w:rPr>
        <w:t xml:space="preserve">покрышек </w:t>
      </w:r>
      <w:r w:rsidRPr="002B6B51">
        <w:rPr>
          <w:szCs w:val="24"/>
        </w:rPr>
        <w:t xml:space="preserve">должна пройти входной контроль, осуществляемый представителями филиалов </w:t>
      </w:r>
      <w:r w:rsidR="008B63B1" w:rsidRPr="002B6B51">
        <w:rPr>
          <w:szCs w:val="24"/>
        </w:rPr>
        <w:t>ПАО «МРСК</w:t>
      </w:r>
      <w:r w:rsidRPr="002B6B51">
        <w:rPr>
          <w:szCs w:val="24"/>
        </w:rPr>
        <w:t xml:space="preserve"> Центра» и ответственными представителями Поставщика при получении ее на склад.</w:t>
      </w:r>
    </w:p>
    <w:p w:rsidR="006F4CB7" w:rsidRPr="002B6B51" w:rsidRDefault="006F4CB7" w:rsidP="006F4CB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7B74" w:rsidRPr="002B6B51" w:rsidRDefault="00AB7B74" w:rsidP="006F4CB7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AB7B74" w:rsidRPr="002B6B51" w:rsidRDefault="00B348D5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B6B5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196215</wp:posOffset>
                </wp:positionV>
                <wp:extent cx="1123950" cy="962025"/>
                <wp:effectExtent l="0" t="0" r="19050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8D5" w:rsidRDefault="00B348D5" w:rsidP="00B348D5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294.3pt;margin-top:15.45pt;width:88.5pt;height:75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" fillcolor="white [3201]" strokecolor="white [3212]" strokeweight=".5pt">
                <v:textbox>
                  <w:txbxContent>
                    <w:p w:rsidR="00B348D5" w:rsidRDefault="00B348D5" w:rsidP="00B348D5">
                      <w:pPr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</w:p>
    <w:p w:rsidR="00451C4D" w:rsidRPr="002B6B51" w:rsidRDefault="00451C4D" w:rsidP="00451C4D">
      <w:pPr>
        <w:rPr>
          <w:sz w:val="24"/>
          <w:szCs w:val="24"/>
        </w:rPr>
      </w:pPr>
    </w:p>
    <w:p w:rsidR="00693C13" w:rsidRPr="002B6B51" w:rsidRDefault="00693C13" w:rsidP="00693C13">
      <w:pPr>
        <w:ind w:firstLine="142"/>
        <w:rPr>
          <w:sz w:val="24"/>
          <w:szCs w:val="24"/>
        </w:rPr>
      </w:pPr>
      <w:r w:rsidRPr="002B6B51">
        <w:rPr>
          <w:sz w:val="24"/>
          <w:szCs w:val="24"/>
        </w:rPr>
        <w:t xml:space="preserve">Заместитель главного инженера </w:t>
      </w:r>
    </w:p>
    <w:p w:rsidR="00693C13" w:rsidRPr="002B6B51" w:rsidRDefault="00693C13" w:rsidP="00693C13">
      <w:pPr>
        <w:pBdr>
          <w:bottom w:val="single" w:sz="4" w:space="1" w:color="auto"/>
        </w:pBdr>
        <w:ind w:firstLine="142"/>
        <w:rPr>
          <w:sz w:val="24"/>
          <w:szCs w:val="24"/>
        </w:rPr>
      </w:pPr>
      <w:r w:rsidRPr="002B6B51">
        <w:rPr>
          <w:sz w:val="24"/>
          <w:szCs w:val="24"/>
        </w:rPr>
        <w:t xml:space="preserve">по эксплуатации - начальник УВС </w:t>
      </w:r>
      <w:r w:rsidRPr="002B6B51">
        <w:rPr>
          <w:sz w:val="24"/>
          <w:szCs w:val="24"/>
        </w:rPr>
        <w:tab/>
      </w:r>
      <w:r w:rsidRPr="002B6B51">
        <w:rPr>
          <w:sz w:val="24"/>
          <w:szCs w:val="24"/>
        </w:rPr>
        <w:tab/>
      </w:r>
      <w:r w:rsidRPr="002B6B51">
        <w:rPr>
          <w:sz w:val="24"/>
          <w:szCs w:val="24"/>
        </w:rPr>
        <w:tab/>
      </w:r>
      <w:r w:rsidRPr="002B6B51">
        <w:rPr>
          <w:sz w:val="24"/>
          <w:szCs w:val="24"/>
        </w:rPr>
        <w:tab/>
      </w:r>
      <w:r w:rsidRPr="002B6B51">
        <w:rPr>
          <w:sz w:val="24"/>
          <w:szCs w:val="24"/>
        </w:rPr>
        <w:tab/>
      </w:r>
      <w:r w:rsidRPr="002B6B51">
        <w:rPr>
          <w:sz w:val="24"/>
          <w:szCs w:val="24"/>
        </w:rPr>
        <w:tab/>
        <w:t xml:space="preserve"> </w:t>
      </w:r>
      <w:r w:rsidR="007C2DF5" w:rsidRPr="002B6B51">
        <w:rPr>
          <w:sz w:val="24"/>
          <w:szCs w:val="24"/>
        </w:rPr>
        <w:t xml:space="preserve">  </w:t>
      </w:r>
      <w:r w:rsidRPr="002B6B51">
        <w:rPr>
          <w:sz w:val="24"/>
          <w:szCs w:val="24"/>
        </w:rPr>
        <w:t>Ю.А.</w:t>
      </w:r>
      <w:r w:rsidR="007C2DF5" w:rsidRPr="002B6B51">
        <w:rPr>
          <w:sz w:val="24"/>
          <w:szCs w:val="24"/>
        </w:rPr>
        <w:t xml:space="preserve"> </w:t>
      </w:r>
      <w:r w:rsidRPr="002B6B51">
        <w:rPr>
          <w:sz w:val="24"/>
          <w:szCs w:val="24"/>
        </w:rPr>
        <w:t>Кривцов</w:t>
      </w:r>
    </w:p>
    <w:p w:rsidR="00693C13" w:rsidRPr="002B6B51" w:rsidRDefault="00693C13" w:rsidP="00693C13">
      <w:pPr>
        <w:rPr>
          <w:sz w:val="26"/>
          <w:szCs w:val="26"/>
        </w:rPr>
      </w:pPr>
      <w:r w:rsidRPr="002B6B51">
        <w:t xml:space="preserve">                      должность                                                                  подпись                              Фамилия И.О.   </w:t>
      </w:r>
      <w:r w:rsidRPr="002B6B51">
        <w:rPr>
          <w:sz w:val="22"/>
          <w:szCs w:val="22"/>
        </w:rPr>
        <w:t xml:space="preserve"> </w:t>
      </w:r>
    </w:p>
    <w:p w:rsidR="00CD48A1" w:rsidRPr="002B6B5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2B6B51" w:rsidRDefault="00175F56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2B6B51">
        <w:rPr>
          <w:b/>
          <w:bCs/>
          <w:noProof/>
        </w:rPr>
        <w:drawing>
          <wp:inline distT="0" distB="0" distL="0" distR="0">
            <wp:extent cx="4762500" cy="5676900"/>
            <wp:effectExtent l="19050" t="0" r="0" b="0"/>
            <wp:docPr id="1" name="Рисунок 1" descr="s56695">
              <a:hlinkClick xmlns:a="http://schemas.openxmlformats.org/drawingml/2006/main" r:id="rId11" tgtFrame="_blank" tooltip="Нажмите, для просмотра в полном размере...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5669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8A5CA5" w:rsidRPr="002B6B51" w:rsidSect="005306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426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8F5" w:rsidRDefault="00F918F5">
      <w:r>
        <w:separator/>
      </w:r>
    </w:p>
  </w:endnote>
  <w:endnote w:type="continuationSeparator" w:id="0">
    <w:p w:rsidR="00F918F5" w:rsidRDefault="00F91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B1" w:rsidRDefault="008B63B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B1" w:rsidRDefault="008B63B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B1" w:rsidRDefault="008B63B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8F5" w:rsidRDefault="00F918F5">
      <w:r>
        <w:separator/>
      </w:r>
    </w:p>
  </w:footnote>
  <w:footnote w:type="continuationSeparator" w:id="0">
    <w:p w:rsidR="00F918F5" w:rsidRDefault="00F91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E625A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0694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B1" w:rsidRDefault="008B63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B1" w:rsidRDefault="008B63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D5FCBA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0799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3C8A"/>
    <w:rsid w:val="00084847"/>
    <w:rsid w:val="000858AE"/>
    <w:rsid w:val="00085DAC"/>
    <w:rsid w:val="0008624E"/>
    <w:rsid w:val="00094AC3"/>
    <w:rsid w:val="00095679"/>
    <w:rsid w:val="000961A3"/>
    <w:rsid w:val="0009665F"/>
    <w:rsid w:val="000A0393"/>
    <w:rsid w:val="000A0C31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64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23FB"/>
    <w:rsid w:val="000F3C22"/>
    <w:rsid w:val="000F6F5B"/>
    <w:rsid w:val="00101290"/>
    <w:rsid w:val="00101DD6"/>
    <w:rsid w:val="001036E3"/>
    <w:rsid w:val="00103FEC"/>
    <w:rsid w:val="00104443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5F56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0B3E"/>
    <w:rsid w:val="001E26DB"/>
    <w:rsid w:val="001E319B"/>
    <w:rsid w:val="001E634A"/>
    <w:rsid w:val="001E6754"/>
    <w:rsid w:val="001F0779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973C0"/>
    <w:rsid w:val="002A04A8"/>
    <w:rsid w:val="002A1FAD"/>
    <w:rsid w:val="002A3E9F"/>
    <w:rsid w:val="002A7741"/>
    <w:rsid w:val="002A7D7B"/>
    <w:rsid w:val="002B06A7"/>
    <w:rsid w:val="002B24D7"/>
    <w:rsid w:val="002B5EB4"/>
    <w:rsid w:val="002B6B51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1E0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431F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5663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3696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487C"/>
    <w:rsid w:val="0043698E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1FC8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694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4F10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6F6"/>
    <w:rsid w:val="00553B1C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1DAC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1F64"/>
    <w:rsid w:val="006837DC"/>
    <w:rsid w:val="006841FC"/>
    <w:rsid w:val="006906F1"/>
    <w:rsid w:val="00693C13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A3C"/>
    <w:rsid w:val="006E23A2"/>
    <w:rsid w:val="006E4D7C"/>
    <w:rsid w:val="006E56BF"/>
    <w:rsid w:val="006E64BE"/>
    <w:rsid w:val="006E7183"/>
    <w:rsid w:val="006F22B5"/>
    <w:rsid w:val="006F290E"/>
    <w:rsid w:val="006F29C7"/>
    <w:rsid w:val="006F4CB7"/>
    <w:rsid w:val="006F5D72"/>
    <w:rsid w:val="006F6D72"/>
    <w:rsid w:val="006F7734"/>
    <w:rsid w:val="00702AB3"/>
    <w:rsid w:val="007036ED"/>
    <w:rsid w:val="00706661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411A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2DF5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05E92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A3D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0D5E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86AEB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B63B1"/>
    <w:rsid w:val="008C09F5"/>
    <w:rsid w:val="008C20E5"/>
    <w:rsid w:val="008C2337"/>
    <w:rsid w:val="008C28C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150"/>
    <w:rsid w:val="008F5DD1"/>
    <w:rsid w:val="008F6664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16FDD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2A15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775D7"/>
    <w:rsid w:val="009818FF"/>
    <w:rsid w:val="00984849"/>
    <w:rsid w:val="00991BDD"/>
    <w:rsid w:val="00991C6B"/>
    <w:rsid w:val="00992BF9"/>
    <w:rsid w:val="0099327E"/>
    <w:rsid w:val="00995352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D726E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25FE"/>
    <w:rsid w:val="00A65193"/>
    <w:rsid w:val="00A65198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348D5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01C2"/>
    <w:rsid w:val="00B617C2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1AE2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B07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BF7AA8"/>
    <w:rsid w:val="00C01892"/>
    <w:rsid w:val="00C029BD"/>
    <w:rsid w:val="00C036E8"/>
    <w:rsid w:val="00C057EC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6B0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25A8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0E3A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50E3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8F5"/>
    <w:rsid w:val="00F91952"/>
    <w:rsid w:val="00F91D84"/>
    <w:rsid w:val="00F9347A"/>
    <w:rsid w:val="00F93B1C"/>
    <w:rsid w:val="00F95763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F7FBB1-D91D-4C3E-AFA2-889A3C28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semiHidden/>
    <w:unhideWhenUsed/>
    <w:rsid w:val="00175F5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175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gstroy.ru/_ld/3/56695.jp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030EA-3265-4DCC-9E62-B8312FAC88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8075F65-F8A1-4480-AFC2-F494E8E2D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F50E1C-DED7-4A1C-B587-A51C8D8576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16D9B0-1B79-4FAE-8C24-08FD6A28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 к договору №</vt:lpstr>
      <vt:lpstr>    “____” _________ 20___ г.</vt:lpstr>
      <vt:lpstr>    </vt:lpstr>
      <vt:lpstr>    ТЕХНИЧЕСКОЕ ЗАДАНИЕ</vt:lpstr>
    </vt:vector>
  </TitlesOfParts>
  <Company>ОАО "НижЭСП"</Company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Алтунина Надежда Андреевна</cp:lastModifiedBy>
  <cp:revision>5</cp:revision>
  <cp:lastPrinted>2020-10-02T11:52:00Z</cp:lastPrinted>
  <dcterms:created xsi:type="dcterms:W3CDTF">2020-10-05T13:56:00Z</dcterms:created>
  <dcterms:modified xsi:type="dcterms:W3CDTF">2020-10-27T05:18:00Z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